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E5" w:rsidRPr="00D966E5" w:rsidRDefault="000A2162" w:rsidP="000A216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966E5">
        <w:rPr>
          <w:rFonts w:ascii="Times New Roman" w:hAnsi="Times New Roman" w:cs="Times New Roman"/>
          <w:b/>
          <w:sz w:val="26"/>
          <w:szCs w:val="26"/>
        </w:rPr>
        <w:t xml:space="preserve">Уважаемые пользователи! </w:t>
      </w:r>
    </w:p>
    <w:p w:rsidR="000A2162" w:rsidRPr="00D966E5" w:rsidRDefault="00D966E5" w:rsidP="000A216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966E5">
        <w:rPr>
          <w:rFonts w:ascii="Times New Roman" w:hAnsi="Times New Roman" w:cs="Times New Roman"/>
          <w:b/>
          <w:sz w:val="26"/>
          <w:szCs w:val="26"/>
        </w:rPr>
        <w:t>Для успешного входа в ГИС ОМС ознакомьтесь со следующей информацией:</w:t>
      </w:r>
    </w:p>
    <w:p w:rsidR="00D966E5" w:rsidRPr="00D06260" w:rsidRDefault="00D966E5" w:rsidP="00D06260">
      <w:pPr>
        <w:pStyle w:val="a3"/>
        <w:numPr>
          <w:ilvl w:val="0"/>
          <w:numId w:val="3"/>
        </w:numPr>
        <w:spacing w:before="120" w:after="12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D06260">
        <w:rPr>
          <w:rFonts w:ascii="Times New Roman" w:hAnsi="Times New Roman" w:cs="Times New Roman"/>
          <w:sz w:val="28"/>
          <w:szCs w:val="28"/>
        </w:rPr>
        <w:t xml:space="preserve">Вход в систему осуществляется по адресу: </w:t>
      </w:r>
      <w:hyperlink r:id="rId5" w:history="1">
        <w:r w:rsidRPr="00D06260">
          <w:rPr>
            <w:rStyle w:val="a4"/>
            <w:rFonts w:ascii="Times New Roman" w:hAnsi="Times New Roman" w:cs="Times New Roman"/>
            <w:sz w:val="28"/>
            <w:szCs w:val="28"/>
          </w:rPr>
          <w:t>https://gisoms.ffoms.gov.ru/</w:t>
        </w:r>
      </w:hyperlink>
    </w:p>
    <w:p w:rsidR="00D06260" w:rsidRPr="00D06260" w:rsidRDefault="00D06260" w:rsidP="00D06260">
      <w:pPr>
        <w:pStyle w:val="a3"/>
        <w:spacing w:before="120" w:after="120" w:line="24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0A2162" w:rsidRPr="00D06260" w:rsidRDefault="000A2162" w:rsidP="00D06260">
      <w:pPr>
        <w:pStyle w:val="a3"/>
        <w:numPr>
          <w:ilvl w:val="0"/>
          <w:numId w:val="3"/>
        </w:numPr>
        <w:spacing w:before="120" w:after="12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D06260">
        <w:rPr>
          <w:rFonts w:ascii="Times New Roman" w:hAnsi="Times New Roman" w:cs="Times New Roman"/>
          <w:sz w:val="28"/>
          <w:szCs w:val="28"/>
        </w:rPr>
        <w:t>Работу необходимо осуществлят</w:t>
      </w:r>
      <w:r w:rsidR="008935C7" w:rsidRPr="00D06260">
        <w:rPr>
          <w:rFonts w:ascii="Times New Roman" w:hAnsi="Times New Roman" w:cs="Times New Roman"/>
          <w:sz w:val="28"/>
          <w:szCs w:val="28"/>
        </w:rPr>
        <w:t xml:space="preserve">ь в браузерах </w:t>
      </w:r>
      <w:proofErr w:type="spellStart"/>
      <w:r w:rsidR="008935C7" w:rsidRPr="00D06260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="008935C7" w:rsidRPr="00D06260">
        <w:rPr>
          <w:rFonts w:ascii="Times New Roman" w:hAnsi="Times New Roman" w:cs="Times New Roman"/>
          <w:sz w:val="28"/>
          <w:szCs w:val="28"/>
        </w:rPr>
        <w:t xml:space="preserve"> и/или </w:t>
      </w:r>
      <w:bookmarkStart w:id="0" w:name="_GoBack"/>
      <w:bookmarkEnd w:id="0"/>
      <w:proofErr w:type="spellStart"/>
      <w:r w:rsidRPr="00D06260">
        <w:rPr>
          <w:rFonts w:ascii="Times New Roman" w:hAnsi="Times New Roman" w:cs="Times New Roman"/>
          <w:sz w:val="28"/>
          <w:szCs w:val="28"/>
        </w:rPr>
        <w:t>Хромиум</w:t>
      </w:r>
      <w:proofErr w:type="spellEnd"/>
      <w:r w:rsidRPr="00D06260">
        <w:rPr>
          <w:rFonts w:ascii="Times New Roman" w:hAnsi="Times New Roman" w:cs="Times New Roman"/>
          <w:sz w:val="28"/>
          <w:szCs w:val="28"/>
        </w:rPr>
        <w:t xml:space="preserve"> Гост.</w:t>
      </w:r>
    </w:p>
    <w:p w:rsidR="00D966E5" w:rsidRDefault="000A2162" w:rsidP="00D966E5">
      <w:pPr>
        <w:pStyle w:val="a3"/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452245" cy="851535"/>
            <wp:effectExtent l="19050" t="19050" r="14605" b="2476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8515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06260" w:rsidRPr="00D966E5" w:rsidRDefault="00D06260" w:rsidP="00D966E5">
      <w:pPr>
        <w:pStyle w:val="a3"/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0A2162" w:rsidRPr="00D06260" w:rsidRDefault="000A2162" w:rsidP="00D966E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260">
        <w:rPr>
          <w:rFonts w:ascii="Times New Roman" w:hAnsi="Times New Roman" w:cs="Times New Roman"/>
          <w:sz w:val="28"/>
          <w:szCs w:val="28"/>
        </w:rPr>
        <w:t xml:space="preserve">В настройках браузера необходимо </w:t>
      </w:r>
      <w:r w:rsidR="00D966E5" w:rsidRPr="00D06260">
        <w:rPr>
          <w:rFonts w:ascii="Times New Roman" w:hAnsi="Times New Roman" w:cs="Times New Roman"/>
          <w:sz w:val="28"/>
          <w:szCs w:val="28"/>
        </w:rPr>
        <w:t>выбрать следующие параметры:</w:t>
      </w:r>
    </w:p>
    <w:p w:rsidR="000A2162" w:rsidRPr="00D06260" w:rsidRDefault="000A2162" w:rsidP="00D966E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260">
        <w:rPr>
          <w:rFonts w:ascii="Times New Roman" w:hAnsi="Times New Roman" w:cs="Times New Roman"/>
          <w:sz w:val="28"/>
          <w:szCs w:val="28"/>
        </w:rPr>
        <w:t xml:space="preserve"> Подключаться к сайтам, использующим шифрование по ГОСТ. Требуется </w:t>
      </w:r>
      <w:proofErr w:type="spellStart"/>
      <w:r w:rsidRPr="00D06260">
        <w:rPr>
          <w:rFonts w:ascii="Times New Roman" w:hAnsi="Times New Roman" w:cs="Times New Roman"/>
          <w:sz w:val="28"/>
          <w:szCs w:val="28"/>
        </w:rPr>
        <w:t>КриптоПро</w:t>
      </w:r>
      <w:proofErr w:type="spellEnd"/>
      <w:r w:rsidRPr="00D06260">
        <w:rPr>
          <w:rFonts w:ascii="Times New Roman" w:hAnsi="Times New Roman" w:cs="Times New Roman"/>
          <w:sz w:val="28"/>
          <w:szCs w:val="28"/>
        </w:rPr>
        <w:t xml:space="preserve"> CSP.</w:t>
      </w:r>
    </w:p>
    <w:p w:rsidR="000A2162" w:rsidRPr="00D06260" w:rsidRDefault="000A2162" w:rsidP="00D966E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260">
        <w:rPr>
          <w:rFonts w:ascii="Times New Roman" w:hAnsi="Times New Roman" w:cs="Times New Roman"/>
          <w:sz w:val="28"/>
          <w:szCs w:val="28"/>
        </w:rPr>
        <w:t xml:space="preserve"> Автоматически открывать сайты по протоколу HTTPS.</w:t>
      </w:r>
    </w:p>
    <w:p w:rsidR="000A2162" w:rsidRPr="00D966E5" w:rsidRDefault="000A2162" w:rsidP="00D062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sz w:val="26"/>
          <w:szCs w:val="26"/>
        </w:rPr>
        <w:t>Для этого перейдите в раздел «Настройки» вкладка «Системные» пункт «Сеть».</w:t>
      </w:r>
    </w:p>
    <w:p w:rsidR="000A2162" w:rsidRDefault="002C6EC0" w:rsidP="000A21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25820" cy="3335020"/>
            <wp:effectExtent l="19050" t="19050" r="17780" b="177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335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06260" w:rsidRPr="00D966E5" w:rsidRDefault="00D06260" w:rsidP="000A21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A2162" w:rsidRPr="00D06260" w:rsidRDefault="00D966E5" w:rsidP="00D966E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260">
        <w:rPr>
          <w:rFonts w:ascii="Times New Roman" w:hAnsi="Times New Roman" w:cs="Times New Roman"/>
          <w:sz w:val="28"/>
          <w:szCs w:val="28"/>
        </w:rPr>
        <w:t xml:space="preserve">Необходимо проверить, </w:t>
      </w:r>
      <w:r w:rsidR="000A2162" w:rsidRPr="00D06260">
        <w:rPr>
          <w:rFonts w:ascii="Times New Roman" w:hAnsi="Times New Roman" w:cs="Times New Roman"/>
          <w:sz w:val="28"/>
          <w:szCs w:val="28"/>
        </w:rPr>
        <w:t xml:space="preserve"> установлены ли два необходимых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плагина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КриптоПро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 xml:space="preserve"> ЭЦП и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CryptoPro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Extension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CAdES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Browser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162" w:rsidRPr="00D06260">
        <w:rPr>
          <w:rFonts w:ascii="Times New Roman" w:hAnsi="Times New Roman" w:cs="Times New Roman"/>
          <w:sz w:val="28"/>
          <w:szCs w:val="28"/>
        </w:rPr>
        <w:t>Plug-in</w:t>
      </w:r>
      <w:proofErr w:type="spellEnd"/>
      <w:r w:rsidR="000A2162" w:rsidRPr="00D06260">
        <w:rPr>
          <w:rFonts w:ascii="Times New Roman" w:hAnsi="Times New Roman" w:cs="Times New Roman"/>
          <w:sz w:val="28"/>
          <w:szCs w:val="28"/>
        </w:rPr>
        <w:t>.</w:t>
      </w:r>
    </w:p>
    <w:p w:rsidR="000A2162" w:rsidRPr="00D966E5" w:rsidRDefault="000A2162" w:rsidP="000A21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sz w:val="26"/>
          <w:szCs w:val="26"/>
        </w:rPr>
        <w:t xml:space="preserve">Для этого перейдите в дополнения браузера и в списке </w:t>
      </w:r>
      <w:proofErr w:type="gramStart"/>
      <w:r w:rsidRPr="00D966E5">
        <w:rPr>
          <w:rFonts w:ascii="Times New Roman" w:hAnsi="Times New Roman" w:cs="Times New Roman"/>
          <w:sz w:val="26"/>
          <w:szCs w:val="26"/>
        </w:rPr>
        <w:t>установленных</w:t>
      </w:r>
      <w:proofErr w:type="gramEnd"/>
      <w:r w:rsidRPr="00D966E5">
        <w:rPr>
          <w:rFonts w:ascii="Times New Roman" w:hAnsi="Times New Roman" w:cs="Times New Roman"/>
          <w:sz w:val="26"/>
          <w:szCs w:val="26"/>
        </w:rPr>
        <w:t xml:space="preserve"> плагинов убедитесь в их установке.</w:t>
      </w:r>
    </w:p>
    <w:p w:rsidR="00D966E5" w:rsidRPr="00D966E5" w:rsidRDefault="000A2162" w:rsidP="00D966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sz w:val="26"/>
          <w:szCs w:val="26"/>
        </w:rPr>
        <w:t xml:space="preserve">Если данные </w:t>
      </w:r>
      <w:proofErr w:type="spellStart"/>
      <w:r w:rsidRPr="00D966E5">
        <w:rPr>
          <w:rFonts w:ascii="Times New Roman" w:hAnsi="Times New Roman" w:cs="Times New Roman"/>
          <w:sz w:val="26"/>
          <w:szCs w:val="26"/>
        </w:rPr>
        <w:t>плагины</w:t>
      </w:r>
      <w:proofErr w:type="spellEnd"/>
      <w:r w:rsidRPr="00D966E5">
        <w:rPr>
          <w:rFonts w:ascii="Times New Roman" w:hAnsi="Times New Roman" w:cs="Times New Roman"/>
          <w:sz w:val="26"/>
          <w:szCs w:val="26"/>
        </w:rPr>
        <w:t xml:space="preserve"> не установлены, установите их из каталога расширений для </w:t>
      </w:r>
      <w:proofErr w:type="spellStart"/>
      <w:r w:rsidRPr="00D966E5">
        <w:rPr>
          <w:rFonts w:ascii="Times New Roman" w:hAnsi="Times New Roman" w:cs="Times New Roman"/>
          <w:sz w:val="26"/>
          <w:szCs w:val="26"/>
        </w:rPr>
        <w:t>Яндекс</w:t>
      </w:r>
      <w:proofErr w:type="gramStart"/>
      <w:r w:rsidRPr="00D966E5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D966E5">
        <w:rPr>
          <w:rFonts w:ascii="Times New Roman" w:hAnsi="Times New Roman" w:cs="Times New Roman"/>
          <w:sz w:val="26"/>
          <w:szCs w:val="26"/>
        </w:rPr>
        <w:t>раузера</w:t>
      </w:r>
      <w:proofErr w:type="spellEnd"/>
      <w:r w:rsidRPr="00D966E5">
        <w:rPr>
          <w:rFonts w:ascii="Times New Roman" w:hAnsi="Times New Roman" w:cs="Times New Roman"/>
          <w:sz w:val="26"/>
          <w:szCs w:val="26"/>
        </w:rPr>
        <w:t xml:space="preserve"> по адресу: </w:t>
      </w:r>
      <w:hyperlink r:id="rId8" w:history="1">
        <w:r w:rsidRPr="00D966E5">
          <w:rPr>
            <w:rStyle w:val="a4"/>
            <w:rFonts w:ascii="Times New Roman" w:hAnsi="Times New Roman" w:cs="Times New Roman"/>
            <w:sz w:val="26"/>
            <w:szCs w:val="26"/>
          </w:rPr>
          <w:t>https://chrome.google.com/webstore/detail/cryptopro-extension-for-c/iifchhfnnmpdbibifmljnfjhpififfog?hl=ru</w:t>
        </w:r>
      </w:hyperlink>
      <w:r w:rsidRPr="00D966E5">
        <w:rPr>
          <w:rFonts w:ascii="Times New Roman" w:hAnsi="Times New Roman" w:cs="Times New Roman"/>
          <w:sz w:val="26"/>
          <w:szCs w:val="26"/>
        </w:rPr>
        <w:t>.</w:t>
      </w:r>
    </w:p>
    <w:p w:rsidR="00D966E5" w:rsidRPr="00D966E5" w:rsidRDefault="00D966E5" w:rsidP="00D966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25820" cy="1102360"/>
            <wp:effectExtent l="19050" t="19050" r="17780" b="21590"/>
            <wp:docPr id="4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1102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966E5" w:rsidRPr="00D966E5" w:rsidRDefault="00D966E5" w:rsidP="00D966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66E5" w:rsidRPr="00D966E5" w:rsidRDefault="00D966E5" w:rsidP="00D966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sz w:val="26"/>
          <w:szCs w:val="26"/>
        </w:rPr>
        <w:t>Затем обязательно произведите очистку истории браузера "CTRL+SHIFT+DELETE" ЗА ВСЕ ВРЕМЯ, последовательно закройте все вкладки браузера, сам браузер. Зайдите в ГИС ОМС заново.</w:t>
      </w:r>
    </w:p>
    <w:p w:rsidR="000A2162" w:rsidRPr="00D966E5" w:rsidRDefault="00D966E5" w:rsidP="000A21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66E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25820" cy="3335020"/>
            <wp:effectExtent l="19050" t="19050" r="17780" b="17780"/>
            <wp:docPr id="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335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966E5" w:rsidRPr="00D966E5" w:rsidRDefault="00D966E5" w:rsidP="00AE4E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A2162" w:rsidRPr="00D06260" w:rsidRDefault="000A2162" w:rsidP="00D966E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66E5">
        <w:rPr>
          <w:rFonts w:ascii="Times New Roman" w:hAnsi="Times New Roman" w:cs="Times New Roman"/>
          <w:sz w:val="26"/>
          <w:szCs w:val="26"/>
        </w:rPr>
        <w:t xml:space="preserve"> </w:t>
      </w:r>
      <w:r w:rsidR="00D966E5" w:rsidRPr="00D06260">
        <w:rPr>
          <w:rFonts w:ascii="Times New Roman" w:hAnsi="Times New Roman" w:cs="Times New Roman"/>
          <w:sz w:val="28"/>
          <w:szCs w:val="28"/>
        </w:rPr>
        <w:t>Необходимо проверить</w:t>
      </w:r>
      <w:r w:rsidRPr="00D06260">
        <w:rPr>
          <w:rFonts w:ascii="Times New Roman" w:hAnsi="Times New Roman" w:cs="Times New Roman"/>
          <w:sz w:val="28"/>
          <w:szCs w:val="28"/>
        </w:rPr>
        <w:t xml:space="preserve">, что срок действия </w:t>
      </w:r>
      <w:r w:rsidR="00D966E5" w:rsidRPr="00D06260">
        <w:rPr>
          <w:rFonts w:ascii="Times New Roman" w:hAnsi="Times New Roman" w:cs="Times New Roman"/>
          <w:sz w:val="28"/>
          <w:szCs w:val="28"/>
        </w:rPr>
        <w:t xml:space="preserve">лицензии </w:t>
      </w:r>
      <w:r w:rsidRPr="00D06260">
        <w:rPr>
          <w:rFonts w:ascii="Times New Roman" w:hAnsi="Times New Roman" w:cs="Times New Roman"/>
          <w:sz w:val="28"/>
          <w:szCs w:val="28"/>
        </w:rPr>
        <w:t>не истек.</w:t>
      </w:r>
    </w:p>
    <w:p w:rsidR="000A2162" w:rsidRPr="00D966E5" w:rsidRDefault="000A2162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06260" w:rsidRDefault="00D06260" w:rsidP="00261BB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6260">
        <w:rPr>
          <w:rFonts w:ascii="Times New Roman" w:hAnsi="Times New Roman" w:cs="Times New Roman"/>
          <w:b/>
          <w:sz w:val="26"/>
          <w:szCs w:val="26"/>
        </w:rPr>
        <w:t>ФФОМС предоставил следующую информацию об устранении ошибок, возникающих при попытке входа в ГИС ОМС:</w:t>
      </w: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6260" w:rsidRDefault="003258AD" w:rsidP="003258AD">
      <w:pPr>
        <w:pStyle w:val="text-content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D966E5">
        <w:rPr>
          <w:color w:val="000000"/>
          <w:sz w:val="26"/>
          <w:szCs w:val="26"/>
        </w:rPr>
        <w:t xml:space="preserve">Если </w:t>
      </w:r>
      <w:r w:rsidR="00D06260">
        <w:rPr>
          <w:color w:val="000000"/>
          <w:sz w:val="26"/>
          <w:szCs w:val="26"/>
        </w:rPr>
        <w:t xml:space="preserve">при попытке входа в систему </w:t>
      </w:r>
      <w:r w:rsidRPr="00D966E5">
        <w:rPr>
          <w:color w:val="000000"/>
          <w:sz w:val="26"/>
          <w:szCs w:val="26"/>
        </w:rPr>
        <w:t>возникает ошибка "</w:t>
      </w:r>
      <w:r w:rsidRPr="00D966E5">
        <w:rPr>
          <w:rStyle w:val="a7"/>
          <w:b w:val="0"/>
          <w:bCs w:val="0"/>
          <w:color w:val="000000"/>
          <w:sz w:val="26"/>
          <w:szCs w:val="26"/>
        </w:rPr>
        <w:t>Этот сайт не может обеспечить безопасное соединение</w:t>
      </w:r>
      <w:r w:rsidRPr="00D966E5">
        <w:rPr>
          <w:color w:val="000000"/>
          <w:sz w:val="26"/>
          <w:szCs w:val="26"/>
        </w:rPr>
        <w:t>. На сайте </w:t>
      </w:r>
      <w:proofErr w:type="spellStart"/>
      <w:r w:rsidR="006A1F5C" w:rsidRPr="00D966E5">
        <w:rPr>
          <w:color w:val="000000"/>
          <w:sz w:val="26"/>
          <w:szCs w:val="26"/>
        </w:rPr>
        <w:fldChar w:fldCharType="begin"/>
      </w:r>
      <w:r w:rsidRPr="00D966E5">
        <w:rPr>
          <w:color w:val="000000"/>
          <w:sz w:val="26"/>
          <w:szCs w:val="26"/>
        </w:rPr>
        <w:instrText xml:space="preserve"> HYPERLINK "https://gisoms.ffoms.gov.ru/" \o "https://gisoms.ffoms.gov.ru" \t "_blank" </w:instrText>
      </w:r>
      <w:r w:rsidR="006A1F5C" w:rsidRPr="00D966E5">
        <w:rPr>
          <w:color w:val="000000"/>
          <w:sz w:val="26"/>
          <w:szCs w:val="26"/>
        </w:rPr>
        <w:fldChar w:fldCharType="separate"/>
      </w:r>
      <w:r w:rsidRPr="00D966E5">
        <w:rPr>
          <w:rStyle w:val="a4"/>
          <w:sz w:val="26"/>
          <w:szCs w:val="26"/>
        </w:rPr>
        <w:t>gisoms.ffoms.gov.ru</w:t>
      </w:r>
      <w:proofErr w:type="spellEnd"/>
      <w:r w:rsidR="006A1F5C" w:rsidRPr="00D966E5">
        <w:rPr>
          <w:color w:val="000000"/>
          <w:sz w:val="26"/>
          <w:szCs w:val="26"/>
        </w:rPr>
        <w:fldChar w:fldCharType="end"/>
      </w:r>
      <w:r w:rsidRPr="00D966E5">
        <w:rPr>
          <w:color w:val="000000"/>
          <w:sz w:val="26"/>
          <w:szCs w:val="26"/>
        </w:rPr>
        <w:t> </w:t>
      </w:r>
      <w:proofErr w:type="spellStart"/>
      <w:r w:rsidRPr="00D966E5">
        <w:rPr>
          <w:color w:val="000000"/>
          <w:sz w:val="26"/>
          <w:szCs w:val="26"/>
        </w:rPr>
        <w:t>исползуется</w:t>
      </w:r>
      <w:proofErr w:type="spellEnd"/>
      <w:r w:rsidRPr="00D966E5">
        <w:rPr>
          <w:color w:val="000000"/>
          <w:sz w:val="26"/>
          <w:szCs w:val="26"/>
        </w:rPr>
        <w:t xml:space="preserve"> неподдерживаемый протокол - Протокол не поддерживается. Клиент и сервер используют разные версии протокола SSL или разные наборы шрифтов"</w:t>
      </w:r>
      <w:r w:rsidR="00D06260">
        <w:rPr>
          <w:color w:val="000000"/>
          <w:sz w:val="26"/>
          <w:szCs w:val="26"/>
        </w:rPr>
        <w:t>:</w:t>
      </w:r>
    </w:p>
    <w:p w:rsidR="003258AD" w:rsidRPr="00D966E5" w:rsidRDefault="003258AD" w:rsidP="00D06260">
      <w:pPr>
        <w:pStyle w:val="text-content"/>
        <w:shd w:val="clear" w:color="auto" w:fill="FFFFFF"/>
        <w:spacing w:before="0" w:beforeAutospacing="0" w:after="0" w:afterAutospacing="0"/>
        <w:rPr>
          <w:b/>
          <w:bCs/>
          <w:color w:val="FFFFFF"/>
          <w:sz w:val="26"/>
          <w:szCs w:val="26"/>
        </w:rPr>
      </w:pPr>
      <w:ins w:id="1" w:author="Unknown">
        <w:r w:rsidRPr="00D966E5">
          <w:rPr>
            <w:rStyle w:val="a7"/>
            <w:b w:val="0"/>
            <w:bCs w:val="0"/>
            <w:i/>
            <w:iCs/>
            <w:color w:val="000000"/>
            <w:sz w:val="26"/>
            <w:szCs w:val="26"/>
          </w:rPr>
          <w:t>Если данное сообщение отображается сразу при попытке входа на сайт, алгоритм действия для проверки настроек рабочего места следующий:</w:t>
        </w:r>
        <w:r w:rsidRPr="00D966E5">
          <w:rPr>
            <w:i/>
            <w:iCs/>
            <w:color w:val="000000"/>
            <w:sz w:val="26"/>
            <w:szCs w:val="26"/>
          </w:rPr>
          <w:br/>
        </w:r>
      </w:ins>
      <w:r w:rsidR="00D06260">
        <w:rPr>
          <w:noProof/>
          <w:color w:val="000000"/>
          <w:sz w:val="26"/>
          <w:szCs w:val="26"/>
        </w:rPr>
        <w:t>1.</w:t>
      </w:r>
      <w:r w:rsidRPr="00D966E5">
        <w:rPr>
          <w:color w:val="000000"/>
          <w:sz w:val="26"/>
          <w:szCs w:val="26"/>
        </w:rPr>
        <w:t xml:space="preserve">Работа в системе ГИС ОМС осуществляется только через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</w:t>
      </w:r>
      <w:proofErr w:type="spellEnd"/>
      <w:r w:rsidRPr="00D966E5">
        <w:rPr>
          <w:color w:val="000000"/>
          <w:sz w:val="26"/>
          <w:szCs w:val="26"/>
        </w:rPr>
        <w:t xml:space="preserve"> или </w:t>
      </w:r>
      <w:proofErr w:type="spellStart"/>
      <w:r w:rsidRPr="00D966E5">
        <w:rPr>
          <w:color w:val="000000"/>
          <w:sz w:val="26"/>
          <w:szCs w:val="26"/>
        </w:rPr>
        <w:t>Chromium</w:t>
      </w:r>
      <w:proofErr w:type="spellEnd"/>
      <w:r w:rsidRPr="00D966E5">
        <w:rPr>
          <w:color w:val="000000"/>
          <w:sz w:val="26"/>
          <w:szCs w:val="26"/>
        </w:rPr>
        <w:t xml:space="preserve"> GOST, служба технической поддержки не может гарантировать стабильную и корректную работу через любые другие (IE, </w:t>
      </w:r>
      <w:proofErr w:type="spellStart"/>
      <w:r w:rsidRPr="00D966E5">
        <w:rPr>
          <w:color w:val="000000"/>
          <w:sz w:val="26"/>
          <w:szCs w:val="26"/>
        </w:rPr>
        <w:t>Google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Chrome</w:t>
      </w:r>
      <w:proofErr w:type="spellEnd"/>
      <w:r w:rsidRPr="00D966E5">
        <w:rPr>
          <w:color w:val="000000"/>
          <w:sz w:val="26"/>
          <w:szCs w:val="26"/>
        </w:rPr>
        <w:t xml:space="preserve">, </w:t>
      </w:r>
      <w:proofErr w:type="spellStart"/>
      <w:r w:rsidRPr="00D966E5">
        <w:rPr>
          <w:color w:val="000000"/>
          <w:sz w:val="26"/>
          <w:szCs w:val="26"/>
        </w:rPr>
        <w:t>Mozilla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Firefox</w:t>
      </w:r>
      <w:proofErr w:type="spellEnd"/>
      <w:r w:rsidRPr="00D966E5">
        <w:rPr>
          <w:color w:val="000000"/>
          <w:sz w:val="26"/>
          <w:szCs w:val="26"/>
        </w:rPr>
        <w:t xml:space="preserve">, </w:t>
      </w:r>
      <w:proofErr w:type="spellStart"/>
      <w:r w:rsidRPr="00D966E5">
        <w:rPr>
          <w:color w:val="000000"/>
          <w:sz w:val="26"/>
          <w:szCs w:val="26"/>
        </w:rPr>
        <w:t>Opera</w:t>
      </w:r>
      <w:proofErr w:type="spellEnd"/>
      <w:r w:rsidRPr="00D966E5">
        <w:rPr>
          <w:color w:val="000000"/>
          <w:sz w:val="26"/>
          <w:szCs w:val="26"/>
        </w:rPr>
        <w:t xml:space="preserve"> и </w:t>
      </w:r>
      <w:proofErr w:type="spellStart"/>
      <w:r w:rsidRPr="00D966E5">
        <w:rPr>
          <w:color w:val="000000"/>
          <w:sz w:val="26"/>
          <w:szCs w:val="26"/>
        </w:rPr>
        <w:t>тд</w:t>
      </w:r>
      <w:proofErr w:type="spellEnd"/>
      <w:r w:rsidRPr="00D966E5">
        <w:rPr>
          <w:color w:val="000000"/>
          <w:sz w:val="26"/>
          <w:szCs w:val="26"/>
        </w:rPr>
        <w:t>.)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 xml:space="preserve">2. </w:t>
      </w:r>
      <w:r w:rsidRPr="00D966E5">
        <w:rPr>
          <w:color w:val="000000"/>
          <w:sz w:val="26"/>
          <w:szCs w:val="26"/>
        </w:rPr>
        <w:t xml:space="preserve">Проверить выставленную галочку в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раузере</w:t>
      </w:r>
      <w:proofErr w:type="spellEnd"/>
      <w:r w:rsidRPr="00D966E5">
        <w:rPr>
          <w:color w:val="000000"/>
          <w:sz w:val="26"/>
          <w:szCs w:val="26"/>
        </w:rPr>
        <w:t xml:space="preserve">: Настройки - Системные - Подключаться к сайтам, использующим шифрование по ГОСТ. Требуется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CSP.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>3.</w:t>
      </w:r>
      <w:r w:rsidRPr="00D966E5">
        <w:rPr>
          <w:color w:val="000000"/>
          <w:sz w:val="26"/>
          <w:szCs w:val="26"/>
        </w:rPr>
        <w:t xml:space="preserve">Проверить на рабочем месте наличие антивирусной программы, если такая имеется отключить ее (например </w:t>
      </w:r>
      <w:proofErr w:type="spellStart"/>
      <w:r w:rsidRPr="00D966E5">
        <w:rPr>
          <w:color w:val="000000"/>
          <w:sz w:val="26"/>
          <w:szCs w:val="26"/>
        </w:rPr>
        <w:t>Avast</w:t>
      </w:r>
      <w:proofErr w:type="spellEnd"/>
      <w:r w:rsidRPr="00D966E5">
        <w:rPr>
          <w:color w:val="000000"/>
          <w:sz w:val="26"/>
          <w:szCs w:val="26"/>
        </w:rPr>
        <w:t xml:space="preserve"> блокирует работу с системой).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>4.</w:t>
      </w:r>
      <w:r w:rsidRPr="00D966E5">
        <w:rPr>
          <w:color w:val="000000"/>
          <w:sz w:val="26"/>
          <w:szCs w:val="26"/>
        </w:rPr>
        <w:t>Проверить наличие программного обеспечения</w:t>
      </w:r>
      <w:proofErr w:type="gramStart"/>
      <w:r w:rsidRPr="00D966E5">
        <w:rPr>
          <w:color w:val="000000"/>
          <w:sz w:val="26"/>
          <w:szCs w:val="26"/>
        </w:rPr>
        <w:t xml:space="preserve"> К</w:t>
      </w:r>
      <w:proofErr w:type="gramEnd"/>
      <w:r w:rsidRPr="00D966E5">
        <w:rPr>
          <w:color w:val="000000"/>
          <w:sz w:val="26"/>
          <w:szCs w:val="26"/>
        </w:rPr>
        <w:t xml:space="preserve">рипто Про CSP. Рекомендуется установить версию 4.0.9963 сборка или 5.0 версию, при его отсутствии. При его </w:t>
      </w:r>
      <w:r w:rsidRPr="00D966E5">
        <w:rPr>
          <w:color w:val="000000"/>
          <w:sz w:val="26"/>
          <w:szCs w:val="26"/>
        </w:rPr>
        <w:lastRenderedPageBreak/>
        <w:t>наличии, проверить срок действия лицензии, он не должен быть истёкшим. Отсутствие лицензии так же является одной из причин возникновения сообщения об ошибке.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>5.</w:t>
      </w:r>
      <w:r w:rsidRPr="00D966E5">
        <w:rPr>
          <w:color w:val="000000"/>
          <w:sz w:val="26"/>
          <w:szCs w:val="26"/>
        </w:rPr>
        <w:t>Проверить наличие действующего сертификата электронной подписи пользователя для работы в системе ГИС ОМС. Срок действия сертификата не должен быть истёкшим. Отсутствие действующих сертификатов так же является одной из причин возникновения сообщения об ошибке.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>6.</w:t>
      </w:r>
      <w:r w:rsidRPr="00D966E5">
        <w:rPr>
          <w:color w:val="000000"/>
          <w:sz w:val="26"/>
          <w:szCs w:val="26"/>
        </w:rPr>
        <w:t xml:space="preserve">Проверить установку </w:t>
      </w:r>
      <w:proofErr w:type="spellStart"/>
      <w:r w:rsidRPr="00D966E5">
        <w:rPr>
          <w:color w:val="000000"/>
          <w:sz w:val="26"/>
          <w:szCs w:val="26"/>
        </w:rPr>
        <w:t>плагина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ЭЦП </w:t>
      </w:r>
      <w:proofErr w:type="spellStart"/>
      <w:r w:rsidRPr="00D966E5">
        <w:rPr>
          <w:color w:val="000000"/>
          <w:sz w:val="26"/>
          <w:szCs w:val="26"/>
        </w:rPr>
        <w:t>Browser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plug-in</w:t>
      </w:r>
      <w:proofErr w:type="spellEnd"/>
      <w:r w:rsidRPr="00D966E5">
        <w:rPr>
          <w:color w:val="000000"/>
          <w:sz w:val="26"/>
          <w:szCs w:val="26"/>
        </w:rPr>
        <w:t xml:space="preserve"> для браузера. При работе с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раузером</w:t>
      </w:r>
      <w:proofErr w:type="spellEnd"/>
      <w:r w:rsidRPr="00D966E5">
        <w:rPr>
          <w:color w:val="000000"/>
          <w:sz w:val="26"/>
          <w:szCs w:val="26"/>
        </w:rPr>
        <w:t xml:space="preserve"> проверить наличие дополнительного </w:t>
      </w:r>
      <w:proofErr w:type="spellStart"/>
      <w:r w:rsidRPr="00D966E5">
        <w:rPr>
          <w:color w:val="000000"/>
          <w:sz w:val="26"/>
          <w:szCs w:val="26"/>
        </w:rPr>
        <w:t>плагина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CryptoPro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Extension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for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CAdES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Browser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Plug-in</w:t>
      </w:r>
      <w:proofErr w:type="spellEnd"/>
      <w:r w:rsidRPr="00D966E5">
        <w:rPr>
          <w:color w:val="000000"/>
          <w:sz w:val="26"/>
          <w:szCs w:val="26"/>
        </w:rPr>
        <w:t xml:space="preserve">. Зайти в "Дополнения"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spellEnd"/>
      <w:r w:rsidRPr="00D966E5">
        <w:rPr>
          <w:color w:val="000000"/>
          <w:sz w:val="26"/>
          <w:szCs w:val="26"/>
        </w:rPr>
        <w:t xml:space="preserve"> браузера, нажать CTRL+F (откроется окно поиска), ввести в окно "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" (высветится доступные совпадения). </w:t>
      </w:r>
      <w:proofErr w:type="gramStart"/>
      <w:r w:rsidRPr="00D966E5">
        <w:rPr>
          <w:color w:val="000000"/>
          <w:sz w:val="26"/>
          <w:szCs w:val="26"/>
        </w:rPr>
        <w:t>Нужно проверить кол-во совпадений (их должно быть минимум 2 (</w:t>
      </w:r>
      <w:proofErr w:type="spellStart"/>
      <w:r w:rsidRPr="00D966E5">
        <w:rPr>
          <w:color w:val="000000"/>
          <w:sz w:val="26"/>
          <w:szCs w:val="26"/>
        </w:rPr>
        <w:t>Плагин</w:t>
      </w:r>
      <w:proofErr w:type="spellEnd"/>
      <w:r w:rsidRPr="00D966E5">
        <w:rPr>
          <w:color w:val="000000"/>
          <w:sz w:val="26"/>
          <w:szCs w:val="26"/>
        </w:rPr>
        <w:t xml:space="preserve"> -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ЭЦП и </w:t>
      </w:r>
      <w:proofErr w:type="spellStart"/>
      <w:r w:rsidRPr="00D966E5">
        <w:rPr>
          <w:color w:val="000000"/>
          <w:sz w:val="26"/>
          <w:szCs w:val="26"/>
        </w:rPr>
        <w:t>CryptoPRO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Extension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for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CadES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browser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plugin</w:t>
      </w:r>
      <w:proofErr w:type="spellEnd"/>
      <w:r w:rsidRPr="00D966E5">
        <w:rPr>
          <w:color w:val="000000"/>
          <w:sz w:val="26"/>
          <w:szCs w:val="26"/>
        </w:rPr>
        <w:t xml:space="preserve">), если вдруг их меньше, то напротив совпадения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плагина</w:t>
      </w:r>
      <w:proofErr w:type="spellEnd"/>
      <w:r w:rsidRPr="00D966E5">
        <w:rPr>
          <w:color w:val="000000"/>
          <w:sz w:val="26"/>
          <w:szCs w:val="26"/>
        </w:rPr>
        <w:t xml:space="preserve"> - будет кнопка "Установить".</w:t>
      </w:r>
      <w:proofErr w:type="gramEnd"/>
      <w:r w:rsidRPr="00D966E5">
        <w:rPr>
          <w:color w:val="000000"/>
          <w:sz w:val="26"/>
          <w:szCs w:val="26"/>
        </w:rPr>
        <w:t xml:space="preserve"> Либо нужно загрузить </w:t>
      </w:r>
      <w:proofErr w:type="spellStart"/>
      <w:r w:rsidRPr="00D966E5">
        <w:rPr>
          <w:color w:val="000000"/>
          <w:sz w:val="26"/>
          <w:szCs w:val="26"/>
        </w:rPr>
        <w:t>плагин</w:t>
      </w:r>
      <w:proofErr w:type="spellEnd"/>
      <w:r w:rsidRPr="00D966E5">
        <w:rPr>
          <w:color w:val="000000"/>
          <w:sz w:val="26"/>
          <w:szCs w:val="26"/>
        </w:rPr>
        <w:t xml:space="preserve"> с сайта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вручную (ссылка есть в инструкции по настройке доступа к ЕТД)</w:t>
      </w:r>
      <w:r w:rsidRPr="00D966E5">
        <w:rPr>
          <w:color w:val="000000"/>
          <w:sz w:val="26"/>
          <w:szCs w:val="26"/>
        </w:rPr>
        <w:br/>
        <w:t>Загрузите и установите «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ЭЦП </w:t>
      </w:r>
      <w:proofErr w:type="spellStart"/>
      <w:r w:rsidRPr="00D966E5">
        <w:rPr>
          <w:color w:val="000000"/>
          <w:sz w:val="26"/>
          <w:szCs w:val="26"/>
        </w:rPr>
        <w:t>Browser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plug-in</w:t>
      </w:r>
      <w:proofErr w:type="spellEnd"/>
      <w:r w:rsidRPr="00D966E5">
        <w:rPr>
          <w:color w:val="000000"/>
          <w:sz w:val="26"/>
          <w:szCs w:val="26"/>
        </w:rPr>
        <w:t>», доступный для скачивания по адресу </w:t>
      </w:r>
      <w:hyperlink r:id="rId11" w:tgtFrame="_blank" w:tooltip="https://www.cryptopro.ru/products/cades/plugin" w:history="1">
        <w:r w:rsidRPr="00D966E5">
          <w:rPr>
            <w:rStyle w:val="a4"/>
            <w:sz w:val="26"/>
            <w:szCs w:val="26"/>
          </w:rPr>
          <w:t>https://www.cryptopro.ru/products/cades/plugin</w:t>
        </w:r>
      </w:hyperlink>
      <w:r w:rsidRPr="00D966E5">
        <w:rPr>
          <w:color w:val="000000"/>
          <w:sz w:val="26"/>
          <w:szCs w:val="26"/>
        </w:rPr>
        <w:t> .</w:t>
      </w:r>
      <w:r w:rsidRPr="00D966E5">
        <w:rPr>
          <w:color w:val="000000"/>
          <w:sz w:val="26"/>
          <w:szCs w:val="26"/>
        </w:rPr>
        <w:br/>
        <w:t xml:space="preserve">В случае использования </w:t>
      </w:r>
      <w:proofErr w:type="spellStart"/>
      <w:r w:rsidRPr="00D966E5">
        <w:rPr>
          <w:color w:val="000000"/>
          <w:sz w:val="26"/>
          <w:szCs w:val="26"/>
        </w:rPr>
        <w:t>интернет-браузера</w:t>
      </w:r>
      <w:proofErr w:type="spellEnd"/>
      <w:r w:rsidRPr="00D966E5">
        <w:rPr>
          <w:color w:val="000000"/>
          <w:sz w:val="26"/>
          <w:szCs w:val="26"/>
        </w:rPr>
        <w:t xml:space="preserve"> «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</w:t>
      </w:r>
      <w:proofErr w:type="spellEnd"/>
      <w:r w:rsidRPr="00D966E5">
        <w:rPr>
          <w:color w:val="000000"/>
          <w:sz w:val="26"/>
          <w:szCs w:val="26"/>
        </w:rPr>
        <w:t>» с поддержкой отечественной криптографии дополнительно необходимо установить расширение «</w:t>
      </w:r>
      <w:proofErr w:type="spellStart"/>
      <w:r w:rsidRPr="00D966E5">
        <w:rPr>
          <w:color w:val="000000"/>
          <w:sz w:val="26"/>
          <w:szCs w:val="26"/>
        </w:rPr>
        <w:t>CryptoPro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Extension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for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CAdES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Browser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Plug-in</w:t>
      </w:r>
      <w:proofErr w:type="spellEnd"/>
      <w:r w:rsidRPr="00D966E5">
        <w:rPr>
          <w:color w:val="000000"/>
          <w:sz w:val="26"/>
          <w:szCs w:val="26"/>
        </w:rPr>
        <w:t>», доступное в «</w:t>
      </w:r>
      <w:proofErr w:type="spellStart"/>
      <w:r w:rsidRPr="00D966E5">
        <w:rPr>
          <w:color w:val="000000"/>
          <w:sz w:val="26"/>
          <w:szCs w:val="26"/>
        </w:rPr>
        <w:t>Интернет-магазине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chrome</w:t>
      </w:r>
      <w:proofErr w:type="spellEnd"/>
      <w:r w:rsidRPr="00D966E5">
        <w:rPr>
          <w:color w:val="000000"/>
          <w:sz w:val="26"/>
          <w:szCs w:val="26"/>
        </w:rPr>
        <w:t>» по адресу </w:t>
      </w:r>
      <w:hyperlink r:id="rId12" w:tgtFrame="_blank" w:tooltip="https://chrome.google.com/webstore/detail/cryptopro-extension-for-c/iifchhfnnmpdbibifmljnfjhpififfog" w:history="1">
        <w:r w:rsidRPr="00D966E5">
          <w:rPr>
            <w:rStyle w:val="a4"/>
            <w:sz w:val="26"/>
            <w:szCs w:val="26"/>
          </w:rPr>
          <w:t>https://chrome.google.com/webstore/detail/cryptopro-extension-for-c/iifchhfnnmpdbibifmljnfjhpififfog</w:t>
        </w:r>
      </w:hyperlink>
      <w:r w:rsidRPr="00D966E5">
        <w:rPr>
          <w:color w:val="000000"/>
          <w:sz w:val="26"/>
          <w:szCs w:val="26"/>
        </w:rPr>
        <w:br/>
        <w:t xml:space="preserve">Жмем установить, добавляем в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spellEnd"/>
      <w:r w:rsidRPr="00D966E5">
        <w:rPr>
          <w:color w:val="000000"/>
          <w:sz w:val="26"/>
          <w:szCs w:val="26"/>
        </w:rPr>
        <w:t xml:space="preserve"> браузер этот </w:t>
      </w:r>
      <w:proofErr w:type="spellStart"/>
      <w:r w:rsidRPr="00D966E5">
        <w:rPr>
          <w:color w:val="000000"/>
          <w:sz w:val="26"/>
          <w:szCs w:val="26"/>
        </w:rPr>
        <w:t>плагин</w:t>
      </w:r>
      <w:proofErr w:type="spellEnd"/>
      <w:r w:rsidRPr="00D966E5">
        <w:rPr>
          <w:color w:val="000000"/>
          <w:sz w:val="26"/>
          <w:szCs w:val="26"/>
        </w:rPr>
        <w:t>.</w:t>
      </w:r>
      <w:r w:rsidRPr="00D966E5">
        <w:rPr>
          <w:color w:val="000000"/>
          <w:sz w:val="26"/>
          <w:szCs w:val="26"/>
        </w:rPr>
        <w:br/>
        <w:t xml:space="preserve">При работе с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раузером</w:t>
      </w:r>
      <w:proofErr w:type="spellEnd"/>
      <w:r w:rsidRPr="00D966E5">
        <w:rPr>
          <w:color w:val="000000"/>
          <w:sz w:val="26"/>
          <w:szCs w:val="26"/>
        </w:rPr>
        <w:t xml:space="preserve"> про</w:t>
      </w:r>
      <w:r w:rsidR="00D06260">
        <w:rPr>
          <w:color w:val="000000"/>
          <w:sz w:val="26"/>
          <w:szCs w:val="26"/>
        </w:rPr>
        <w:t xml:space="preserve">верить наличие обоих </w:t>
      </w:r>
      <w:proofErr w:type="spellStart"/>
      <w:r w:rsidR="00D06260">
        <w:rPr>
          <w:color w:val="000000"/>
          <w:sz w:val="26"/>
          <w:szCs w:val="26"/>
        </w:rPr>
        <w:t>плагинов</w:t>
      </w:r>
      <w:proofErr w:type="spellEnd"/>
      <w:r w:rsidR="00D06260">
        <w:rPr>
          <w:color w:val="000000"/>
          <w:sz w:val="26"/>
          <w:szCs w:val="26"/>
        </w:rPr>
        <w:t xml:space="preserve"> в н</w:t>
      </w:r>
      <w:r w:rsidRPr="00D966E5">
        <w:rPr>
          <w:color w:val="000000"/>
          <w:sz w:val="26"/>
          <w:szCs w:val="26"/>
        </w:rPr>
        <w:t>ём </w:t>
      </w:r>
      <w:r w:rsidR="00D06260">
        <w:rPr>
          <w:color w:val="000000"/>
          <w:sz w:val="26"/>
          <w:szCs w:val="26"/>
        </w:rPr>
        <w:t>обязательно</w:t>
      </w:r>
      <w:r w:rsidRPr="00D966E5">
        <w:rPr>
          <w:color w:val="000000"/>
          <w:sz w:val="26"/>
          <w:szCs w:val="26"/>
        </w:rPr>
        <w:t xml:space="preserve">. Часто отсутствие второго </w:t>
      </w:r>
      <w:proofErr w:type="spellStart"/>
      <w:r w:rsidRPr="00D966E5">
        <w:rPr>
          <w:color w:val="000000"/>
          <w:sz w:val="26"/>
          <w:szCs w:val="26"/>
        </w:rPr>
        <w:t>плагина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CryptoPro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Extension</w:t>
      </w:r>
      <w:proofErr w:type="spellEnd"/>
      <w:r w:rsidRPr="00D966E5">
        <w:rPr>
          <w:color w:val="000000"/>
          <w:sz w:val="26"/>
          <w:szCs w:val="26"/>
        </w:rPr>
        <w:t xml:space="preserve"> является причиной проблем.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>7.</w:t>
      </w:r>
      <w:r w:rsidRPr="00D966E5">
        <w:rPr>
          <w:color w:val="000000"/>
          <w:sz w:val="26"/>
          <w:szCs w:val="26"/>
        </w:rPr>
        <w:t>После проделанных операций </w:t>
      </w:r>
      <w:ins w:id="2" w:author="Unknown">
        <w:r w:rsidRPr="00D966E5">
          <w:rPr>
            <w:color w:val="000000"/>
            <w:sz w:val="26"/>
            <w:szCs w:val="26"/>
          </w:rPr>
          <w:t>обязательно</w:t>
        </w:r>
      </w:ins>
      <w:r w:rsidRPr="00D966E5">
        <w:rPr>
          <w:color w:val="000000"/>
          <w:sz w:val="26"/>
          <w:szCs w:val="26"/>
        </w:rPr>
        <w:t xml:space="preserve"> необходимо очистить </w:t>
      </w:r>
      <w:proofErr w:type="spellStart"/>
      <w:r w:rsidRPr="00D966E5">
        <w:rPr>
          <w:color w:val="000000"/>
          <w:sz w:val="26"/>
          <w:szCs w:val="26"/>
        </w:rPr>
        <w:t>кеш</w:t>
      </w:r>
      <w:proofErr w:type="spellEnd"/>
      <w:r w:rsidRPr="00D966E5">
        <w:rPr>
          <w:color w:val="000000"/>
          <w:sz w:val="26"/>
          <w:szCs w:val="26"/>
        </w:rPr>
        <w:t xml:space="preserve"> и </w:t>
      </w:r>
      <w:proofErr w:type="spellStart"/>
      <w:r w:rsidRPr="00D966E5">
        <w:rPr>
          <w:color w:val="000000"/>
          <w:sz w:val="26"/>
          <w:szCs w:val="26"/>
        </w:rPr>
        <w:t>куки</w:t>
      </w:r>
      <w:proofErr w:type="spellEnd"/>
      <w:r w:rsidRPr="00D966E5">
        <w:rPr>
          <w:color w:val="000000"/>
          <w:sz w:val="26"/>
          <w:szCs w:val="26"/>
        </w:rPr>
        <w:t xml:space="preserve"> файлы в браузере.</w:t>
      </w:r>
      <w:proofErr w:type="gramStart"/>
      <w:r w:rsidRPr="00D966E5">
        <w:rPr>
          <w:color w:val="000000"/>
          <w:sz w:val="26"/>
          <w:szCs w:val="26"/>
        </w:rPr>
        <w:br/>
        <w:t>-</w:t>
      </w:r>
      <w:proofErr w:type="gramEnd"/>
      <w:r w:rsidRPr="00D966E5">
        <w:rPr>
          <w:color w:val="000000"/>
          <w:sz w:val="26"/>
          <w:szCs w:val="26"/>
        </w:rPr>
        <w:t xml:space="preserve">Находясь в </w:t>
      </w:r>
      <w:proofErr w:type="spellStart"/>
      <w:r w:rsidRPr="00D966E5">
        <w:rPr>
          <w:color w:val="000000"/>
          <w:sz w:val="26"/>
          <w:szCs w:val="26"/>
        </w:rPr>
        <w:t>Яндекс.браузере</w:t>
      </w:r>
      <w:proofErr w:type="spellEnd"/>
      <w:r w:rsidRPr="00D966E5">
        <w:rPr>
          <w:color w:val="000000"/>
          <w:sz w:val="26"/>
          <w:szCs w:val="26"/>
        </w:rPr>
        <w:t xml:space="preserve"> или </w:t>
      </w:r>
      <w:proofErr w:type="spellStart"/>
      <w:r w:rsidRPr="00D966E5">
        <w:rPr>
          <w:color w:val="000000"/>
          <w:sz w:val="26"/>
          <w:szCs w:val="26"/>
        </w:rPr>
        <w:t>Chromium</w:t>
      </w:r>
      <w:proofErr w:type="spellEnd"/>
      <w:r w:rsidRPr="00D966E5">
        <w:rPr>
          <w:color w:val="000000"/>
          <w:sz w:val="26"/>
          <w:szCs w:val="26"/>
        </w:rPr>
        <w:t xml:space="preserve"> GOST, нажать одновременно сочетание клавиш </w:t>
      </w:r>
      <w:proofErr w:type="spellStart"/>
      <w:r w:rsidRPr="00D966E5">
        <w:rPr>
          <w:color w:val="000000"/>
          <w:sz w:val="26"/>
          <w:szCs w:val="26"/>
        </w:rPr>
        <w:t>Shift</w:t>
      </w:r>
      <w:proofErr w:type="spellEnd"/>
      <w:r w:rsidRPr="00D966E5">
        <w:rPr>
          <w:color w:val="000000"/>
          <w:sz w:val="26"/>
          <w:szCs w:val="26"/>
        </w:rPr>
        <w:t xml:space="preserve"> + </w:t>
      </w:r>
      <w:proofErr w:type="spellStart"/>
      <w:r w:rsidRPr="00D966E5">
        <w:rPr>
          <w:color w:val="000000"/>
          <w:sz w:val="26"/>
          <w:szCs w:val="26"/>
        </w:rPr>
        <w:t>Ctrl</w:t>
      </w:r>
      <w:proofErr w:type="spellEnd"/>
      <w:r w:rsidRPr="00D966E5">
        <w:rPr>
          <w:color w:val="000000"/>
          <w:sz w:val="26"/>
          <w:szCs w:val="26"/>
        </w:rPr>
        <w:t xml:space="preserve"> + </w:t>
      </w:r>
      <w:proofErr w:type="spellStart"/>
      <w:r w:rsidRPr="00D966E5">
        <w:rPr>
          <w:color w:val="000000"/>
          <w:sz w:val="26"/>
          <w:szCs w:val="26"/>
        </w:rPr>
        <w:t>Delete</w:t>
      </w:r>
      <w:proofErr w:type="spellEnd"/>
      <w:r w:rsidRPr="00D966E5">
        <w:rPr>
          <w:color w:val="000000"/>
          <w:sz w:val="26"/>
          <w:szCs w:val="26"/>
        </w:rPr>
        <w:t>.</w:t>
      </w:r>
      <w:r w:rsidRPr="00D966E5">
        <w:rPr>
          <w:color w:val="000000"/>
          <w:sz w:val="26"/>
          <w:szCs w:val="26"/>
        </w:rPr>
        <w:br/>
        <w:t xml:space="preserve">-Выставить период "За всё время" и проверить наличие галочек в строчках со значением "Файлы сохранённые в </w:t>
      </w:r>
      <w:proofErr w:type="spellStart"/>
      <w:r w:rsidRPr="00D966E5">
        <w:rPr>
          <w:color w:val="000000"/>
          <w:sz w:val="26"/>
          <w:szCs w:val="26"/>
        </w:rPr>
        <w:t>кеше</w:t>
      </w:r>
      <w:proofErr w:type="spellEnd"/>
      <w:r w:rsidRPr="00D966E5">
        <w:rPr>
          <w:color w:val="000000"/>
          <w:sz w:val="26"/>
          <w:szCs w:val="26"/>
        </w:rPr>
        <w:t xml:space="preserve">" и "Файлы </w:t>
      </w:r>
      <w:proofErr w:type="spellStart"/>
      <w:r w:rsidRPr="00D966E5">
        <w:rPr>
          <w:color w:val="000000"/>
          <w:sz w:val="26"/>
          <w:szCs w:val="26"/>
        </w:rPr>
        <w:t>cookie</w:t>
      </w:r>
      <w:proofErr w:type="spellEnd"/>
      <w:r w:rsidRPr="00D966E5">
        <w:rPr>
          <w:color w:val="000000"/>
          <w:sz w:val="26"/>
          <w:szCs w:val="26"/>
        </w:rPr>
        <w:t xml:space="preserve"> и другие данные сайтов и модулей" для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раузера</w:t>
      </w:r>
      <w:proofErr w:type="spellEnd"/>
      <w:r w:rsidRPr="00D966E5">
        <w:rPr>
          <w:color w:val="000000"/>
          <w:sz w:val="26"/>
          <w:szCs w:val="26"/>
        </w:rPr>
        <w:t xml:space="preserve"> и "Файлы </w:t>
      </w:r>
      <w:proofErr w:type="spellStart"/>
      <w:r w:rsidRPr="00D966E5">
        <w:rPr>
          <w:color w:val="000000"/>
          <w:sz w:val="26"/>
          <w:szCs w:val="26"/>
        </w:rPr>
        <w:t>cookie</w:t>
      </w:r>
      <w:proofErr w:type="spellEnd"/>
      <w:r w:rsidRPr="00D966E5">
        <w:rPr>
          <w:color w:val="000000"/>
          <w:sz w:val="26"/>
          <w:szCs w:val="26"/>
        </w:rPr>
        <w:t xml:space="preserve"> и другие данные сайтов" для </w:t>
      </w:r>
      <w:proofErr w:type="spellStart"/>
      <w:r w:rsidRPr="00D966E5">
        <w:rPr>
          <w:color w:val="000000"/>
          <w:sz w:val="26"/>
          <w:szCs w:val="26"/>
        </w:rPr>
        <w:t>Chromium</w:t>
      </w:r>
      <w:proofErr w:type="spellEnd"/>
      <w:r w:rsidRPr="00D966E5">
        <w:rPr>
          <w:color w:val="000000"/>
          <w:sz w:val="26"/>
          <w:szCs w:val="26"/>
        </w:rPr>
        <w:t xml:space="preserve"> GOST.</w:t>
      </w:r>
      <w:r w:rsidRPr="00D966E5">
        <w:rPr>
          <w:color w:val="000000"/>
          <w:sz w:val="26"/>
          <w:szCs w:val="26"/>
        </w:rPr>
        <w:br/>
        <w:t>-Нажать кнопку "Очистить" или "Удалить данные".</w:t>
      </w:r>
      <w:proofErr w:type="gramStart"/>
      <w:r w:rsidRPr="00D966E5">
        <w:rPr>
          <w:color w:val="000000"/>
          <w:sz w:val="26"/>
          <w:szCs w:val="26"/>
        </w:rPr>
        <w:br/>
        <w:t>-</w:t>
      </w:r>
      <w:proofErr w:type="gramEnd"/>
      <w:r w:rsidRPr="00D966E5">
        <w:rPr>
          <w:color w:val="000000"/>
          <w:sz w:val="26"/>
          <w:szCs w:val="26"/>
        </w:rPr>
        <w:t xml:space="preserve">Перезапустить браузер, полностью закрыв все вкладки и открыв снова. При работе с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раузером</w:t>
      </w:r>
      <w:proofErr w:type="spellEnd"/>
      <w:r w:rsidRPr="00D966E5">
        <w:rPr>
          <w:color w:val="000000"/>
          <w:sz w:val="26"/>
          <w:szCs w:val="26"/>
        </w:rPr>
        <w:t xml:space="preserve"> обязательно проверить что браузер полностью закрылся, а не остался в </w:t>
      </w:r>
      <w:proofErr w:type="spellStart"/>
      <w:r w:rsidRPr="00D966E5">
        <w:rPr>
          <w:color w:val="000000"/>
          <w:sz w:val="26"/>
          <w:szCs w:val="26"/>
        </w:rPr>
        <w:t>трее</w:t>
      </w:r>
      <w:proofErr w:type="spellEnd"/>
      <w:r w:rsidRPr="00D966E5">
        <w:rPr>
          <w:color w:val="000000"/>
          <w:sz w:val="26"/>
          <w:szCs w:val="26"/>
        </w:rPr>
        <w:t xml:space="preserve"> (при необходимости в </w:t>
      </w:r>
      <w:proofErr w:type="spellStart"/>
      <w:r w:rsidRPr="00D966E5">
        <w:rPr>
          <w:color w:val="000000"/>
          <w:sz w:val="26"/>
          <w:szCs w:val="26"/>
        </w:rPr>
        <w:t>трее</w:t>
      </w:r>
      <w:proofErr w:type="spellEnd"/>
      <w:r w:rsidRPr="00D966E5">
        <w:rPr>
          <w:color w:val="000000"/>
          <w:sz w:val="26"/>
          <w:szCs w:val="26"/>
        </w:rPr>
        <w:t xml:space="preserve"> по пиктограмме </w:t>
      </w:r>
      <w:proofErr w:type="spellStart"/>
      <w:r w:rsidRPr="00D966E5">
        <w:rPr>
          <w:color w:val="000000"/>
          <w:sz w:val="26"/>
          <w:szCs w:val="26"/>
        </w:rPr>
        <w:t>Яндекс.браузера</w:t>
      </w:r>
      <w:proofErr w:type="spellEnd"/>
      <w:r w:rsidRPr="00D966E5">
        <w:rPr>
          <w:color w:val="000000"/>
          <w:sz w:val="26"/>
          <w:szCs w:val="26"/>
        </w:rPr>
        <w:t xml:space="preserve"> нажать ПКМ и выбрать пункт выход).</w:t>
      </w:r>
      <w:r w:rsidRPr="00D966E5">
        <w:rPr>
          <w:color w:val="000000"/>
          <w:sz w:val="26"/>
          <w:szCs w:val="26"/>
        </w:rPr>
        <w:br/>
      </w:r>
      <w:r w:rsidR="00D06260">
        <w:rPr>
          <w:color w:val="000000"/>
          <w:sz w:val="26"/>
          <w:szCs w:val="26"/>
        </w:rPr>
        <w:t>8.</w:t>
      </w:r>
      <w:r w:rsidRPr="00D966E5">
        <w:rPr>
          <w:color w:val="000000"/>
          <w:sz w:val="26"/>
          <w:szCs w:val="26"/>
        </w:rPr>
        <w:t>Проверить, через вызов командной строки от имени администратора, есть ли отклик от сайта системы ГИС ОМС командой: </w:t>
      </w:r>
      <w:proofErr w:type="spellStart"/>
      <w:r w:rsidRPr="00D966E5">
        <w:rPr>
          <w:rStyle w:val="a8"/>
          <w:color w:val="000000"/>
          <w:sz w:val="26"/>
          <w:szCs w:val="26"/>
        </w:rPr>
        <w:t>ping</w:t>
      </w:r>
      <w:proofErr w:type="spellEnd"/>
      <w:r w:rsidRPr="00D966E5">
        <w:rPr>
          <w:rStyle w:val="a8"/>
          <w:color w:val="000000"/>
          <w:sz w:val="26"/>
          <w:szCs w:val="26"/>
        </w:rPr>
        <w:t> </w:t>
      </w:r>
      <w:proofErr w:type="spellStart"/>
      <w:r w:rsidR="006A1F5C" w:rsidRPr="00D966E5">
        <w:rPr>
          <w:sz w:val="26"/>
          <w:szCs w:val="26"/>
        </w:rPr>
        <w:fldChar w:fldCharType="begin"/>
      </w:r>
      <w:r w:rsidR="006A1F5C" w:rsidRPr="00D966E5">
        <w:rPr>
          <w:sz w:val="26"/>
          <w:szCs w:val="26"/>
        </w:rPr>
        <w:instrText>HYPERLINK "https://gisoms.ffoms.gov.ru/" \t "_blank" \o "https://gisoms.ffoms.gov.ru"</w:instrText>
      </w:r>
      <w:r w:rsidR="006A1F5C" w:rsidRPr="00D966E5">
        <w:rPr>
          <w:sz w:val="26"/>
          <w:szCs w:val="26"/>
        </w:rPr>
        <w:fldChar w:fldCharType="separate"/>
      </w:r>
      <w:r w:rsidRPr="00D966E5">
        <w:rPr>
          <w:rStyle w:val="a4"/>
          <w:i/>
          <w:iCs/>
          <w:sz w:val="26"/>
          <w:szCs w:val="26"/>
        </w:rPr>
        <w:t>gisoms.ffoms.gov.ru</w:t>
      </w:r>
      <w:proofErr w:type="spellEnd"/>
      <w:r w:rsidR="006A1F5C" w:rsidRPr="00D966E5">
        <w:rPr>
          <w:sz w:val="26"/>
          <w:szCs w:val="26"/>
        </w:rPr>
        <w:fldChar w:fldCharType="end"/>
      </w:r>
      <w:r w:rsidRPr="00D966E5">
        <w:rPr>
          <w:color w:val="000000"/>
          <w:sz w:val="26"/>
          <w:szCs w:val="26"/>
        </w:rPr>
        <w:t xml:space="preserve">. Должно быть 4 успешных запроса. Если все пакеты потеряны уточнить в IT-отделе своей </w:t>
      </w:r>
      <w:proofErr w:type="gramStart"/>
      <w:r w:rsidRPr="00D966E5">
        <w:rPr>
          <w:color w:val="000000"/>
          <w:sz w:val="26"/>
          <w:szCs w:val="26"/>
        </w:rPr>
        <w:t>организации</w:t>
      </w:r>
      <w:proofErr w:type="gramEnd"/>
      <w:r w:rsidRPr="00D966E5">
        <w:rPr>
          <w:color w:val="000000"/>
          <w:sz w:val="26"/>
          <w:szCs w:val="26"/>
        </w:rPr>
        <w:t xml:space="preserve"> нет ли блокировок, или на уровне провайдера интернета. У части пользователей наблюдается периодическая или постоянная недоступность системы при работе с </w:t>
      </w:r>
      <w:proofErr w:type="spellStart"/>
      <w:r w:rsidRPr="00D966E5">
        <w:rPr>
          <w:color w:val="000000"/>
          <w:sz w:val="26"/>
          <w:szCs w:val="26"/>
        </w:rPr>
        <w:t>Ростелеком</w:t>
      </w:r>
      <w:proofErr w:type="spellEnd"/>
      <w:r w:rsidRPr="00D966E5">
        <w:rPr>
          <w:color w:val="000000"/>
          <w:sz w:val="26"/>
          <w:szCs w:val="26"/>
        </w:rPr>
        <w:t>.</w:t>
      </w:r>
      <w:r w:rsidRPr="00D966E5">
        <w:rPr>
          <w:color w:val="000000"/>
          <w:sz w:val="26"/>
          <w:szCs w:val="26"/>
        </w:rPr>
        <w:br/>
      </w:r>
      <w:r w:rsidRPr="00D966E5">
        <w:rPr>
          <w:color w:val="000000"/>
          <w:sz w:val="26"/>
          <w:szCs w:val="26"/>
        </w:rPr>
        <w:br/>
      </w:r>
      <w:proofErr w:type="gramStart"/>
      <w:r w:rsidRPr="00D966E5">
        <w:rPr>
          <w:b/>
          <w:bCs/>
          <w:color w:val="FFFFFF"/>
          <w:sz w:val="26"/>
          <w:szCs w:val="26"/>
        </w:rPr>
        <w:t>СВ</w:t>
      </w:r>
      <w:proofErr w:type="gramEnd"/>
    </w:p>
    <w:p w:rsidR="003258AD" w:rsidRPr="00D966E5" w:rsidRDefault="003258AD" w:rsidP="003258AD">
      <w:pPr>
        <w:pStyle w:val="text-content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ins w:id="3" w:author="Unknown">
        <w:r w:rsidRPr="00D966E5">
          <w:rPr>
            <w:rStyle w:val="a8"/>
            <w:color w:val="000000"/>
            <w:sz w:val="26"/>
            <w:szCs w:val="26"/>
          </w:rPr>
          <w:lastRenderedPageBreak/>
          <w:t>Если сообщение об ошибке отображается после выбора сертификата электронной подписи пользователя.</w:t>
        </w:r>
        <w:r w:rsidRPr="00D966E5">
          <w:rPr>
            <w:i/>
            <w:iCs/>
            <w:color w:val="000000"/>
            <w:sz w:val="26"/>
            <w:szCs w:val="26"/>
          </w:rPr>
          <w:br/>
        </w:r>
      </w:ins>
      <w:r w:rsidRPr="00D966E5">
        <w:rPr>
          <w:color w:val="000000"/>
          <w:sz w:val="26"/>
          <w:szCs w:val="26"/>
        </w:rPr>
        <w:t xml:space="preserve">На рабочем месте установлено ПО </w:t>
      </w:r>
      <w:proofErr w:type="spellStart"/>
      <w:r w:rsidRPr="00D966E5">
        <w:rPr>
          <w:color w:val="000000"/>
          <w:sz w:val="26"/>
          <w:szCs w:val="26"/>
        </w:rPr>
        <w:t>VipNet</w:t>
      </w:r>
      <w:proofErr w:type="spellEnd"/>
      <w:r w:rsidRPr="00D966E5">
        <w:rPr>
          <w:color w:val="000000"/>
          <w:sz w:val="26"/>
          <w:szCs w:val="26"/>
        </w:rPr>
        <w:t>. Рекомендации для устранения, следующие: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>1.</w:t>
      </w:r>
      <w:r w:rsidRPr="00D966E5">
        <w:rPr>
          <w:color w:val="000000"/>
          <w:sz w:val="26"/>
          <w:szCs w:val="26"/>
        </w:rPr>
        <w:t xml:space="preserve">Зайти в </w:t>
      </w:r>
      <w:proofErr w:type="spellStart"/>
      <w:r w:rsidRPr="00D966E5">
        <w:rPr>
          <w:color w:val="000000"/>
          <w:sz w:val="26"/>
          <w:szCs w:val="26"/>
        </w:rPr>
        <w:t>VipNet</w:t>
      </w:r>
      <w:proofErr w:type="spellEnd"/>
      <w:r w:rsidRPr="00D966E5">
        <w:rPr>
          <w:color w:val="000000"/>
          <w:sz w:val="26"/>
          <w:szCs w:val="26"/>
        </w:rPr>
        <w:t xml:space="preserve"> CSP в разделе Дополнительно, убрать галочку "Поддержку работы </w:t>
      </w:r>
      <w:proofErr w:type="spellStart"/>
      <w:r w:rsidRPr="00D966E5">
        <w:rPr>
          <w:color w:val="000000"/>
          <w:sz w:val="26"/>
          <w:szCs w:val="26"/>
        </w:rPr>
        <w:t>VipNet</w:t>
      </w:r>
      <w:proofErr w:type="spellEnd"/>
      <w:r w:rsidRPr="00D966E5">
        <w:rPr>
          <w:color w:val="000000"/>
          <w:sz w:val="26"/>
          <w:szCs w:val="26"/>
        </w:rPr>
        <w:t xml:space="preserve"> CSP через </w:t>
      </w:r>
      <w:proofErr w:type="spellStart"/>
      <w:r w:rsidRPr="00D966E5">
        <w:rPr>
          <w:color w:val="000000"/>
          <w:sz w:val="26"/>
          <w:szCs w:val="26"/>
        </w:rPr>
        <w:t>Microsoft</w:t>
      </w:r>
      <w:proofErr w:type="spellEnd"/>
      <w:r w:rsidRPr="00D966E5">
        <w:rPr>
          <w:color w:val="000000"/>
          <w:sz w:val="26"/>
          <w:szCs w:val="26"/>
        </w:rPr>
        <w:t xml:space="preserve"> </w:t>
      </w:r>
      <w:proofErr w:type="spellStart"/>
      <w:r w:rsidRPr="00D966E5">
        <w:rPr>
          <w:color w:val="000000"/>
          <w:sz w:val="26"/>
          <w:szCs w:val="26"/>
        </w:rPr>
        <w:t>CryptoAPI</w:t>
      </w:r>
      <w:proofErr w:type="spellEnd"/>
      <w:r w:rsidRPr="00D966E5">
        <w:rPr>
          <w:color w:val="000000"/>
          <w:sz w:val="26"/>
          <w:szCs w:val="26"/>
        </w:rPr>
        <w:t>", перезагрузить рабочее место и попробовать зайти на сайт.</w:t>
      </w:r>
      <w:r w:rsidRPr="00D966E5">
        <w:rPr>
          <w:color w:val="000000"/>
          <w:sz w:val="26"/>
          <w:szCs w:val="26"/>
        </w:rPr>
        <w:br/>
        <w:t xml:space="preserve">Может потребоваться переустановка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CSP, т.к. в данном случае оно должно быть установлено после ПО </w:t>
      </w:r>
      <w:proofErr w:type="spellStart"/>
      <w:r w:rsidRPr="00D966E5">
        <w:rPr>
          <w:color w:val="000000"/>
          <w:sz w:val="26"/>
          <w:szCs w:val="26"/>
        </w:rPr>
        <w:t>VipNet</w:t>
      </w:r>
      <w:proofErr w:type="spellEnd"/>
      <w:r w:rsidRPr="00D966E5">
        <w:rPr>
          <w:color w:val="000000"/>
          <w:sz w:val="26"/>
          <w:szCs w:val="26"/>
        </w:rPr>
        <w:t xml:space="preserve">, удалять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необходимо с помощью утилиты с сайта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cspclean.exe (скачать можно по ссылке </w:t>
      </w:r>
      <w:hyperlink r:id="rId13" w:tgtFrame="_blank" w:tooltip="https://www.cryptopro.ru/faq/avariinoe-udalenie-kriptopro-csp" w:history="1">
        <w:r w:rsidRPr="00D966E5">
          <w:rPr>
            <w:rStyle w:val="a4"/>
            <w:sz w:val="26"/>
            <w:szCs w:val="26"/>
          </w:rPr>
          <w:t>https://www.cryptopro.ru/faq/avariinoe-udalenie-kriptopro-csp</w:t>
        </w:r>
      </w:hyperlink>
      <w:r w:rsidRPr="00D966E5">
        <w:rPr>
          <w:color w:val="000000"/>
          <w:sz w:val="26"/>
          <w:szCs w:val="26"/>
        </w:rPr>
        <w:t>)</w:t>
      </w:r>
      <w:r w:rsidRPr="00D966E5">
        <w:rPr>
          <w:color w:val="000000"/>
          <w:sz w:val="26"/>
          <w:szCs w:val="26"/>
        </w:rPr>
        <w:br/>
      </w:r>
      <w:ins w:id="4" w:author="Unknown">
        <w:r w:rsidRPr="00D966E5">
          <w:rPr>
            <w:color w:val="000000"/>
            <w:sz w:val="26"/>
            <w:szCs w:val="26"/>
          </w:rPr>
          <w:t>Обратите внимание</w:t>
        </w:r>
      </w:ins>
      <w:r w:rsidRPr="00D966E5">
        <w:rPr>
          <w:color w:val="000000"/>
          <w:sz w:val="26"/>
          <w:szCs w:val="26"/>
        </w:rPr>
        <w:t xml:space="preserve">, </w:t>
      </w:r>
      <w:proofErr w:type="gramStart"/>
      <w:r w:rsidRPr="00D966E5">
        <w:rPr>
          <w:color w:val="000000"/>
          <w:sz w:val="26"/>
          <w:szCs w:val="26"/>
        </w:rPr>
        <w:t>удаление</w:t>
      </w:r>
      <w:proofErr w:type="gramEnd"/>
      <w:r w:rsidRPr="00D966E5">
        <w:rPr>
          <w:color w:val="000000"/>
          <w:sz w:val="26"/>
          <w:szCs w:val="26"/>
        </w:rPr>
        <w:t xml:space="preserve"> таким образом затирает информацию о серийном номере продукта. Необходимо после установки </w:t>
      </w:r>
      <w:proofErr w:type="spellStart"/>
      <w:r w:rsidRPr="00D966E5">
        <w:rPr>
          <w:color w:val="000000"/>
          <w:sz w:val="26"/>
          <w:szCs w:val="26"/>
        </w:rPr>
        <w:t>КриптоПро</w:t>
      </w:r>
      <w:proofErr w:type="spellEnd"/>
      <w:r w:rsidRPr="00D966E5">
        <w:rPr>
          <w:color w:val="000000"/>
          <w:sz w:val="26"/>
          <w:szCs w:val="26"/>
        </w:rPr>
        <w:t xml:space="preserve"> CSP заново ввести лицензию.</w:t>
      </w:r>
      <w:r w:rsidRPr="00D966E5">
        <w:rPr>
          <w:color w:val="000000"/>
          <w:sz w:val="26"/>
          <w:szCs w:val="26"/>
        </w:rPr>
        <w:br/>
      </w:r>
      <w:r w:rsidR="00D06260">
        <w:rPr>
          <w:noProof/>
          <w:color w:val="000000"/>
          <w:sz w:val="26"/>
          <w:szCs w:val="26"/>
        </w:rPr>
        <w:t>2.</w:t>
      </w:r>
      <w:r w:rsidRPr="00D966E5">
        <w:rPr>
          <w:color w:val="000000"/>
          <w:sz w:val="26"/>
          <w:szCs w:val="26"/>
        </w:rPr>
        <w:t>После проделанных операций </w:t>
      </w:r>
      <w:ins w:id="5" w:author="Unknown">
        <w:r w:rsidRPr="00D966E5">
          <w:rPr>
            <w:color w:val="000000"/>
            <w:sz w:val="26"/>
            <w:szCs w:val="26"/>
          </w:rPr>
          <w:t>обязательно</w:t>
        </w:r>
      </w:ins>
      <w:r w:rsidRPr="00D966E5">
        <w:rPr>
          <w:color w:val="000000"/>
          <w:sz w:val="26"/>
          <w:szCs w:val="26"/>
        </w:rPr>
        <w:t xml:space="preserve"> необходимо очистить </w:t>
      </w:r>
      <w:proofErr w:type="spellStart"/>
      <w:r w:rsidRPr="00D966E5">
        <w:rPr>
          <w:color w:val="000000"/>
          <w:sz w:val="26"/>
          <w:szCs w:val="26"/>
        </w:rPr>
        <w:t>кеш</w:t>
      </w:r>
      <w:proofErr w:type="spellEnd"/>
      <w:r w:rsidRPr="00D966E5">
        <w:rPr>
          <w:color w:val="000000"/>
          <w:sz w:val="26"/>
          <w:szCs w:val="26"/>
        </w:rPr>
        <w:t xml:space="preserve"> и </w:t>
      </w:r>
      <w:proofErr w:type="spellStart"/>
      <w:r w:rsidRPr="00D966E5">
        <w:rPr>
          <w:color w:val="000000"/>
          <w:sz w:val="26"/>
          <w:szCs w:val="26"/>
        </w:rPr>
        <w:t>куки</w:t>
      </w:r>
      <w:proofErr w:type="spellEnd"/>
      <w:r w:rsidRPr="00D966E5">
        <w:rPr>
          <w:color w:val="000000"/>
          <w:sz w:val="26"/>
          <w:szCs w:val="26"/>
        </w:rPr>
        <w:t xml:space="preserve"> файлы в браузере.</w:t>
      </w:r>
      <w:proofErr w:type="gramStart"/>
      <w:r w:rsidRPr="00D966E5">
        <w:rPr>
          <w:color w:val="000000"/>
          <w:sz w:val="26"/>
          <w:szCs w:val="26"/>
        </w:rPr>
        <w:br/>
        <w:t>-</w:t>
      </w:r>
      <w:proofErr w:type="gramEnd"/>
      <w:r w:rsidRPr="00D966E5">
        <w:rPr>
          <w:color w:val="000000"/>
          <w:sz w:val="26"/>
          <w:szCs w:val="26"/>
        </w:rPr>
        <w:t xml:space="preserve">Находясь в </w:t>
      </w:r>
      <w:proofErr w:type="spellStart"/>
      <w:r w:rsidRPr="00D966E5">
        <w:rPr>
          <w:color w:val="000000"/>
          <w:sz w:val="26"/>
          <w:szCs w:val="26"/>
        </w:rPr>
        <w:t>Яндекс.браузере</w:t>
      </w:r>
      <w:proofErr w:type="spellEnd"/>
      <w:r w:rsidRPr="00D966E5">
        <w:rPr>
          <w:color w:val="000000"/>
          <w:sz w:val="26"/>
          <w:szCs w:val="26"/>
        </w:rPr>
        <w:t xml:space="preserve"> или </w:t>
      </w:r>
      <w:proofErr w:type="spellStart"/>
      <w:r w:rsidRPr="00D966E5">
        <w:rPr>
          <w:color w:val="000000"/>
          <w:sz w:val="26"/>
          <w:szCs w:val="26"/>
        </w:rPr>
        <w:t>Chromium</w:t>
      </w:r>
      <w:proofErr w:type="spellEnd"/>
      <w:r w:rsidRPr="00D966E5">
        <w:rPr>
          <w:color w:val="000000"/>
          <w:sz w:val="26"/>
          <w:szCs w:val="26"/>
        </w:rPr>
        <w:t xml:space="preserve"> GOST, нажать одновременно сочетание клавиш </w:t>
      </w:r>
      <w:proofErr w:type="spellStart"/>
      <w:r w:rsidRPr="00D966E5">
        <w:rPr>
          <w:color w:val="000000"/>
          <w:sz w:val="26"/>
          <w:szCs w:val="26"/>
        </w:rPr>
        <w:t>Shift</w:t>
      </w:r>
      <w:proofErr w:type="spellEnd"/>
      <w:r w:rsidRPr="00D966E5">
        <w:rPr>
          <w:color w:val="000000"/>
          <w:sz w:val="26"/>
          <w:szCs w:val="26"/>
        </w:rPr>
        <w:t xml:space="preserve"> + </w:t>
      </w:r>
      <w:proofErr w:type="spellStart"/>
      <w:r w:rsidRPr="00D966E5">
        <w:rPr>
          <w:color w:val="000000"/>
          <w:sz w:val="26"/>
          <w:szCs w:val="26"/>
        </w:rPr>
        <w:t>Ctrl</w:t>
      </w:r>
      <w:proofErr w:type="spellEnd"/>
      <w:r w:rsidRPr="00D966E5">
        <w:rPr>
          <w:color w:val="000000"/>
          <w:sz w:val="26"/>
          <w:szCs w:val="26"/>
        </w:rPr>
        <w:t xml:space="preserve"> + </w:t>
      </w:r>
      <w:proofErr w:type="spellStart"/>
      <w:r w:rsidRPr="00D966E5">
        <w:rPr>
          <w:color w:val="000000"/>
          <w:sz w:val="26"/>
          <w:szCs w:val="26"/>
        </w:rPr>
        <w:t>Delete</w:t>
      </w:r>
      <w:proofErr w:type="spellEnd"/>
      <w:r w:rsidRPr="00D966E5">
        <w:rPr>
          <w:color w:val="000000"/>
          <w:sz w:val="26"/>
          <w:szCs w:val="26"/>
        </w:rPr>
        <w:t>.</w:t>
      </w:r>
      <w:r w:rsidRPr="00D966E5">
        <w:rPr>
          <w:color w:val="000000"/>
          <w:sz w:val="26"/>
          <w:szCs w:val="26"/>
        </w:rPr>
        <w:br/>
        <w:t xml:space="preserve">-Выставить период "За всё время" и проверить наличие галочек в строчках со значением "Файлы сохранённые в </w:t>
      </w:r>
      <w:proofErr w:type="spellStart"/>
      <w:r w:rsidRPr="00D966E5">
        <w:rPr>
          <w:color w:val="000000"/>
          <w:sz w:val="26"/>
          <w:szCs w:val="26"/>
        </w:rPr>
        <w:t>кеше</w:t>
      </w:r>
      <w:proofErr w:type="spellEnd"/>
      <w:r w:rsidRPr="00D966E5">
        <w:rPr>
          <w:color w:val="000000"/>
          <w:sz w:val="26"/>
          <w:szCs w:val="26"/>
        </w:rPr>
        <w:t xml:space="preserve">" и "Файлы </w:t>
      </w:r>
      <w:proofErr w:type="spellStart"/>
      <w:r w:rsidRPr="00D966E5">
        <w:rPr>
          <w:color w:val="000000"/>
          <w:sz w:val="26"/>
          <w:szCs w:val="26"/>
        </w:rPr>
        <w:t>cookie</w:t>
      </w:r>
      <w:proofErr w:type="spellEnd"/>
      <w:r w:rsidRPr="00D966E5">
        <w:rPr>
          <w:color w:val="000000"/>
          <w:sz w:val="26"/>
          <w:szCs w:val="26"/>
        </w:rPr>
        <w:t xml:space="preserve"> и другие данные сайтов и модулей" для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раузера</w:t>
      </w:r>
      <w:proofErr w:type="spellEnd"/>
      <w:r w:rsidRPr="00D966E5">
        <w:rPr>
          <w:color w:val="000000"/>
          <w:sz w:val="26"/>
          <w:szCs w:val="26"/>
        </w:rPr>
        <w:t xml:space="preserve"> и "Файлы </w:t>
      </w:r>
      <w:proofErr w:type="spellStart"/>
      <w:r w:rsidRPr="00D966E5">
        <w:rPr>
          <w:color w:val="000000"/>
          <w:sz w:val="26"/>
          <w:szCs w:val="26"/>
        </w:rPr>
        <w:t>cookie</w:t>
      </w:r>
      <w:proofErr w:type="spellEnd"/>
      <w:r w:rsidRPr="00D966E5">
        <w:rPr>
          <w:color w:val="000000"/>
          <w:sz w:val="26"/>
          <w:szCs w:val="26"/>
        </w:rPr>
        <w:t xml:space="preserve"> и другие данные сайтов" для </w:t>
      </w:r>
      <w:proofErr w:type="spellStart"/>
      <w:r w:rsidRPr="00D966E5">
        <w:rPr>
          <w:color w:val="000000"/>
          <w:sz w:val="26"/>
          <w:szCs w:val="26"/>
        </w:rPr>
        <w:t>Chromium</w:t>
      </w:r>
      <w:proofErr w:type="spellEnd"/>
      <w:r w:rsidRPr="00D966E5">
        <w:rPr>
          <w:color w:val="000000"/>
          <w:sz w:val="26"/>
          <w:szCs w:val="26"/>
        </w:rPr>
        <w:t xml:space="preserve"> GOST.</w:t>
      </w:r>
      <w:r w:rsidRPr="00D966E5">
        <w:rPr>
          <w:color w:val="000000"/>
          <w:sz w:val="26"/>
          <w:szCs w:val="26"/>
        </w:rPr>
        <w:br/>
        <w:t>-Нажать кнопку "Очистить" или "Удалить данные".</w:t>
      </w:r>
      <w:proofErr w:type="gramStart"/>
      <w:r w:rsidRPr="00D966E5">
        <w:rPr>
          <w:color w:val="000000"/>
          <w:sz w:val="26"/>
          <w:szCs w:val="26"/>
        </w:rPr>
        <w:br/>
        <w:t>-</w:t>
      </w:r>
      <w:proofErr w:type="gramEnd"/>
      <w:r w:rsidRPr="00D966E5">
        <w:rPr>
          <w:color w:val="000000"/>
          <w:sz w:val="26"/>
          <w:szCs w:val="26"/>
        </w:rPr>
        <w:t xml:space="preserve">Перезапустить браузер, полностью закрыв все вкладки и открыв снова. При работе с </w:t>
      </w:r>
      <w:proofErr w:type="spellStart"/>
      <w:r w:rsidRPr="00D966E5">
        <w:rPr>
          <w:color w:val="000000"/>
          <w:sz w:val="26"/>
          <w:szCs w:val="26"/>
        </w:rPr>
        <w:t>Яндекс</w:t>
      </w:r>
      <w:proofErr w:type="gramStart"/>
      <w:r w:rsidRPr="00D966E5">
        <w:rPr>
          <w:color w:val="000000"/>
          <w:sz w:val="26"/>
          <w:szCs w:val="26"/>
        </w:rPr>
        <w:t>.б</w:t>
      </w:r>
      <w:proofErr w:type="gramEnd"/>
      <w:r w:rsidRPr="00D966E5">
        <w:rPr>
          <w:color w:val="000000"/>
          <w:sz w:val="26"/>
          <w:szCs w:val="26"/>
        </w:rPr>
        <w:t>раузером</w:t>
      </w:r>
      <w:proofErr w:type="spellEnd"/>
      <w:r w:rsidRPr="00D966E5">
        <w:rPr>
          <w:color w:val="000000"/>
          <w:sz w:val="26"/>
          <w:szCs w:val="26"/>
        </w:rPr>
        <w:t xml:space="preserve"> обязательно проверить что браузер полностью закрылся, а не остался в </w:t>
      </w:r>
      <w:proofErr w:type="spellStart"/>
      <w:r w:rsidRPr="00D966E5">
        <w:rPr>
          <w:color w:val="000000"/>
          <w:sz w:val="26"/>
          <w:szCs w:val="26"/>
        </w:rPr>
        <w:t>трее</w:t>
      </w:r>
      <w:proofErr w:type="spellEnd"/>
      <w:r w:rsidRPr="00D966E5">
        <w:rPr>
          <w:color w:val="000000"/>
          <w:sz w:val="26"/>
          <w:szCs w:val="26"/>
        </w:rPr>
        <w:t xml:space="preserve"> (при необходимости в </w:t>
      </w:r>
      <w:proofErr w:type="spellStart"/>
      <w:r w:rsidRPr="00D966E5">
        <w:rPr>
          <w:color w:val="000000"/>
          <w:sz w:val="26"/>
          <w:szCs w:val="26"/>
        </w:rPr>
        <w:t>трее</w:t>
      </w:r>
      <w:proofErr w:type="spellEnd"/>
      <w:r w:rsidRPr="00D966E5">
        <w:rPr>
          <w:color w:val="000000"/>
          <w:sz w:val="26"/>
          <w:szCs w:val="26"/>
        </w:rPr>
        <w:t xml:space="preserve"> по пиктограмме </w:t>
      </w:r>
      <w:proofErr w:type="spellStart"/>
      <w:r w:rsidRPr="00D966E5">
        <w:rPr>
          <w:color w:val="000000"/>
          <w:sz w:val="26"/>
          <w:szCs w:val="26"/>
        </w:rPr>
        <w:t>Яндекс.браузера</w:t>
      </w:r>
      <w:proofErr w:type="spellEnd"/>
      <w:r w:rsidRPr="00D966E5">
        <w:rPr>
          <w:color w:val="000000"/>
          <w:sz w:val="26"/>
          <w:szCs w:val="26"/>
        </w:rPr>
        <w:t xml:space="preserve"> нажать ПКМ и выбрать пункт выход).</w:t>
      </w:r>
      <w:r w:rsidRPr="00D966E5">
        <w:rPr>
          <w:color w:val="000000"/>
          <w:sz w:val="26"/>
          <w:szCs w:val="26"/>
        </w:rPr>
        <w:br/>
      </w:r>
      <w:r w:rsidRPr="00D966E5">
        <w:rPr>
          <w:color w:val="000000"/>
          <w:sz w:val="26"/>
          <w:szCs w:val="26"/>
        </w:rPr>
        <w:br/>
      </w: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58AD" w:rsidRPr="00D966E5" w:rsidRDefault="003258AD" w:rsidP="00261B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258AD" w:rsidRPr="00D966E5" w:rsidSect="00D966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555FD"/>
    <w:multiLevelType w:val="hybridMultilevel"/>
    <w:tmpl w:val="DCCC35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B9583B"/>
    <w:multiLevelType w:val="hybridMultilevel"/>
    <w:tmpl w:val="357AF294"/>
    <w:lvl w:ilvl="0" w:tplc="0419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7ED920FD"/>
    <w:multiLevelType w:val="hybridMultilevel"/>
    <w:tmpl w:val="6FBAB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255"/>
    <w:rsid w:val="000A2162"/>
    <w:rsid w:val="000A620E"/>
    <w:rsid w:val="000C6255"/>
    <w:rsid w:val="00261BB6"/>
    <w:rsid w:val="002A7F45"/>
    <w:rsid w:val="002C6EC0"/>
    <w:rsid w:val="002F656E"/>
    <w:rsid w:val="003258AD"/>
    <w:rsid w:val="00436224"/>
    <w:rsid w:val="004F7388"/>
    <w:rsid w:val="00512967"/>
    <w:rsid w:val="006A1F5C"/>
    <w:rsid w:val="007C0F1F"/>
    <w:rsid w:val="008935C7"/>
    <w:rsid w:val="00AE4E90"/>
    <w:rsid w:val="00D06260"/>
    <w:rsid w:val="00D6303E"/>
    <w:rsid w:val="00D966E5"/>
    <w:rsid w:val="00FE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25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62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AD"/>
    <w:rPr>
      <w:rFonts w:ascii="Tahoma" w:hAnsi="Tahoma" w:cs="Tahoma"/>
      <w:sz w:val="16"/>
      <w:szCs w:val="16"/>
    </w:rPr>
  </w:style>
  <w:style w:type="character" w:customStyle="1" w:styleId="interactive">
    <w:name w:val="interactive"/>
    <w:basedOn w:val="a0"/>
    <w:rsid w:val="003258AD"/>
  </w:style>
  <w:style w:type="paragraph" w:customStyle="1" w:styleId="text-content">
    <w:name w:val="text-content"/>
    <w:basedOn w:val="a"/>
    <w:rsid w:val="0032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258AD"/>
    <w:rPr>
      <w:b/>
      <w:bCs/>
    </w:rPr>
  </w:style>
  <w:style w:type="character" w:customStyle="1" w:styleId="message-time">
    <w:name w:val="message-time"/>
    <w:basedOn w:val="a0"/>
    <w:rsid w:val="003258AD"/>
  </w:style>
  <w:style w:type="character" w:styleId="a8">
    <w:name w:val="Emphasis"/>
    <w:basedOn w:val="a0"/>
    <w:uiPriority w:val="20"/>
    <w:qFormat/>
    <w:rsid w:val="003258AD"/>
    <w:rPr>
      <w:i/>
      <w:iCs/>
    </w:rPr>
  </w:style>
  <w:style w:type="paragraph" w:customStyle="1" w:styleId="site-title">
    <w:name w:val="site-title"/>
    <w:basedOn w:val="a"/>
    <w:rsid w:val="0032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description">
    <w:name w:val="site-description"/>
    <w:basedOn w:val="a"/>
    <w:rsid w:val="0032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5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7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4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7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4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3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18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rome.google.com/webstore/detail/cryptopro-extension-for-c/iifchhfnnmpdbibifmljnfjhpififfog?hl=ru" TargetMode="External"/><Relationship Id="rId13" Type="http://schemas.openxmlformats.org/officeDocument/2006/relationships/hyperlink" Target="https://www.cryptopro.ru/faq/avariinoe-udalenie-kriptopro-c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chrome.google.com/webstore/detail/cryptopro-extension-for-c/iifchhfnnmpdbibifmljnfjhpififfo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cryptopro.ru/products/cades/plugin" TargetMode="External"/><Relationship Id="rId5" Type="http://schemas.openxmlformats.org/officeDocument/2006/relationships/hyperlink" Target="https://gisoms.ffoms.gov.ru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Винокурова Светлана Юрьевна</dc:creator>
  <cp:keywords/>
  <dc:description/>
  <cp:lastModifiedBy>Гусева Наталья Григорьевна</cp:lastModifiedBy>
  <cp:revision>16</cp:revision>
  <dcterms:created xsi:type="dcterms:W3CDTF">2021-07-23T12:46:00Z</dcterms:created>
  <dcterms:modified xsi:type="dcterms:W3CDTF">2022-01-21T11:44:00Z</dcterms:modified>
</cp:coreProperties>
</file>